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7DE98D9E" w14:textId="7FED9D06" w:rsidR="008857C5" w:rsidRPr="00DF2302" w:rsidRDefault="00CF7D02" w:rsidP="00D07395">
      <w:pPr>
        <w:pStyle w:val="Heading2"/>
        <w:tabs>
          <w:tab w:val="left" w:pos="2835"/>
        </w:tabs>
        <w:spacing w:before="1200"/>
        <w:ind w:left="2835" w:hanging="2835"/>
        <w:jc w:val="center"/>
        <w:rPr>
          <w:rFonts w:cs="Calibri"/>
          <w:b w:val="0"/>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D07395" w:rsidRPr="00D07395">
        <w:rPr>
          <w:rStyle w:val="Strong"/>
          <w:b/>
          <w:bCs w:val="0"/>
          <w:sz w:val="24"/>
          <w:szCs w:val="24"/>
        </w:rPr>
        <w:t>23-G005-24</w:t>
      </w:r>
      <w:r w:rsidR="008857C5" w:rsidRPr="00DF2302">
        <w:rPr>
          <w:rFonts w:cs="Calibri"/>
          <w:lang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&lt;It should be decided in advance whether or not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shd w:val="clear" w:color="auto" w:fill="auto"/>
          </w:tcPr>
          <w:p w14:paraId="24470884" w14:textId="77777777" w:rsidR="00A52455" w:rsidRPr="00A52455" w:rsidRDefault="00A52455" w:rsidP="00A52455">
            <w:pPr>
              <w:pStyle w:val="ListParagraph"/>
              <w:numPr>
                <w:ilvl w:val="0"/>
                <w:numId w:val="3"/>
              </w:numPr>
              <w:ind w:leftChars="0"/>
              <w:rPr>
                <w:rFonts w:asciiTheme="minorHAnsi" w:eastAsia="Malgun Gothic" w:hAnsiTheme="minorHAnsi"/>
                <w:sz w:val="22"/>
                <w:lang w:val="en-GB"/>
              </w:rPr>
            </w:pPr>
            <w:r w:rsidRPr="00A52455">
              <w:rPr>
                <w:rFonts w:asciiTheme="minorHAnsi" w:eastAsia="Malgun Gothic" w:hAnsiTheme="minorHAnsi"/>
                <w:sz w:val="22"/>
                <w:lang w:val="en-GB"/>
              </w:rPr>
              <w:t>Provide a minimum of three references that demonstrate your experience with the supply of similar goods.</w:t>
            </w:r>
          </w:p>
          <w:p w14:paraId="3ADDF29E" w14:textId="6802A6ED" w:rsidR="006E17EC" w:rsidRPr="00A52455" w:rsidRDefault="00A52455" w:rsidP="00A52455">
            <w:pPr>
              <w:pStyle w:val="TableContents"/>
              <w:numPr>
                <w:ilvl w:val="0"/>
                <w:numId w:val="3"/>
              </w:numPr>
              <w:rPr>
                <w:rFonts w:asciiTheme="minorHAnsi" w:hAnsiTheme="minorHAnsi"/>
                <w:sz w:val="22"/>
                <w:szCs w:val="22"/>
              </w:rPr>
            </w:pPr>
            <w:r w:rsidRPr="00A52455">
              <w:rPr>
                <w:rFonts w:asciiTheme="minorHAnsi" w:hAnsiTheme="minorHAnsi"/>
                <w:sz w:val="22"/>
                <w:szCs w:val="22"/>
              </w:rPr>
              <w:t>A valid business license is required to ensure compliance with legal and regulatory standards, confirming the legitimacy and operational authorization of the business.</w:t>
            </w:r>
          </w:p>
        </w:tc>
        <w:tc>
          <w:tcPr>
            <w:tcW w:w="1360" w:type="dxa"/>
            <w:shd w:val="clear" w:color="auto" w:fill="auto"/>
            <w:vAlign w:val="center"/>
          </w:tcPr>
          <w:p w14:paraId="6FB170A3" w14:textId="2D34597E" w:rsidR="006E17EC" w:rsidRPr="00DF2302" w:rsidRDefault="00A52455"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w:t>
            </w:r>
            <w:r w:rsidR="001161C7" w:rsidRPr="00DF2302">
              <w:rPr>
                <w:rFonts w:asciiTheme="minorHAnsi" w:hAnsiTheme="minorHAnsi"/>
                <w:sz w:val="22"/>
                <w:szCs w:val="22"/>
                <w:highlight w:val="yellow"/>
                <w:lang w:eastAsia="en-US"/>
              </w:rPr>
              <w:t>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A52455" w:rsidRDefault="00AD3DBB" w:rsidP="006E17EC">
            <w:pPr>
              <w:pStyle w:val="TableContents"/>
              <w:rPr>
                <w:rFonts w:asciiTheme="minorHAnsi" w:hAnsiTheme="minorHAnsi"/>
                <w:sz w:val="22"/>
                <w:szCs w:val="22"/>
                <w:lang w:eastAsia="en-US"/>
              </w:rPr>
            </w:pPr>
            <w:r w:rsidRPr="00A52455">
              <w:rPr>
                <w:rFonts w:asciiTheme="minorHAnsi" w:hAnsiTheme="minorHAnsi"/>
                <w:sz w:val="22"/>
                <w:szCs w:val="22"/>
                <w:highlight w:val="yellow"/>
                <w:lang w:eastAsia="en-US"/>
              </w:rPr>
              <w:t>Delivery time</w:t>
            </w:r>
          </w:p>
        </w:tc>
        <w:tc>
          <w:tcPr>
            <w:tcW w:w="5367" w:type="dxa"/>
            <w:shd w:val="clear" w:color="auto" w:fill="auto"/>
          </w:tcPr>
          <w:p w14:paraId="24FDD379" w14:textId="77777777" w:rsidR="00A52455" w:rsidRPr="00A52455" w:rsidRDefault="00A52455" w:rsidP="00A52455">
            <w:pPr>
              <w:pStyle w:val="ListParagraph"/>
              <w:numPr>
                <w:ilvl w:val="0"/>
                <w:numId w:val="4"/>
              </w:numPr>
              <w:ind w:leftChars="0"/>
              <w:rPr>
                <w:rFonts w:asciiTheme="minorHAnsi" w:eastAsia="Malgun Gothic" w:hAnsiTheme="minorHAnsi"/>
                <w:sz w:val="22"/>
                <w:lang w:val="en-GB"/>
              </w:rPr>
            </w:pPr>
            <w:r w:rsidRPr="00A52455">
              <w:rPr>
                <w:rFonts w:asciiTheme="minorHAnsi" w:eastAsia="Malgun Gothic" w:hAnsiTheme="minorHAnsi"/>
                <w:sz w:val="22"/>
                <w:lang w:val="en-GB"/>
              </w:rPr>
              <w:t>Provide a clear and concise time schedule outlining the entire process from ordering to final delivery at the destination, ensuring that the total time frame does not exceed 60 days.</w:t>
            </w:r>
          </w:p>
          <w:p w14:paraId="4BA71FA2" w14:textId="5BF54554" w:rsidR="006E17EC" w:rsidRPr="00A52455" w:rsidRDefault="00A52455" w:rsidP="00A52455">
            <w:pPr>
              <w:pStyle w:val="TableContents"/>
              <w:numPr>
                <w:ilvl w:val="0"/>
                <w:numId w:val="4"/>
              </w:numPr>
              <w:rPr>
                <w:rFonts w:asciiTheme="minorHAnsi" w:hAnsiTheme="minorHAnsi"/>
                <w:sz w:val="22"/>
                <w:szCs w:val="22"/>
              </w:rPr>
            </w:pPr>
            <w:r w:rsidRPr="00A52455">
              <w:rPr>
                <w:rFonts w:asciiTheme="minorHAnsi" w:hAnsiTheme="minorHAnsi"/>
                <w:sz w:val="22"/>
                <w:szCs w:val="22"/>
              </w:rPr>
              <w:t>In addition to the time schedule, please include a detailed quality assurance plan that outlines the steps taken to ensure the materials meet all specified standards and requirements. This plan should cover pre-shipment inspections, in-transit monitoring, and post-delivery checks to ensure full compliance and customer satisfaction.</w:t>
            </w:r>
          </w:p>
        </w:tc>
        <w:tc>
          <w:tcPr>
            <w:tcW w:w="1360" w:type="dxa"/>
            <w:shd w:val="clear" w:color="auto" w:fill="auto"/>
            <w:vAlign w:val="center"/>
          </w:tcPr>
          <w:p w14:paraId="657554B4" w14:textId="790C2F68" w:rsidR="006E17EC" w:rsidRPr="00A52455" w:rsidRDefault="00A5245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1161C7" w:rsidRPr="00A52455">
              <w:rPr>
                <w:rFonts w:asciiTheme="minorHAnsi" w:hAnsiTheme="minorHAnsi"/>
                <w:sz w:val="22"/>
                <w:szCs w:val="22"/>
                <w:lang w:eastAsia="en-US"/>
              </w:rPr>
              <w:t>0</w:t>
            </w:r>
          </w:p>
        </w:tc>
      </w:tr>
      <w:tr w:rsidR="00A52455" w:rsidRPr="00DF2302" w14:paraId="0473EDA3" w14:textId="77777777" w:rsidTr="006E17EC">
        <w:trPr>
          <w:cantSplit/>
          <w:tblHeader/>
        </w:trPr>
        <w:tc>
          <w:tcPr>
            <w:tcW w:w="2430" w:type="dxa"/>
            <w:shd w:val="clear" w:color="auto" w:fill="auto"/>
            <w:vAlign w:val="center"/>
          </w:tcPr>
          <w:p w14:paraId="08022DAA" w14:textId="23BF0447" w:rsidR="00A52455" w:rsidRPr="00A52455" w:rsidRDefault="00A52455" w:rsidP="006E17EC">
            <w:pPr>
              <w:pStyle w:val="TableContents"/>
              <w:rPr>
                <w:rFonts w:asciiTheme="minorHAnsi" w:hAnsiTheme="minorHAnsi"/>
                <w:sz w:val="22"/>
                <w:szCs w:val="22"/>
                <w:highlight w:val="yellow"/>
                <w:lang w:eastAsia="en-US"/>
              </w:rPr>
            </w:pPr>
            <w:r w:rsidRPr="00A52455">
              <w:rPr>
                <w:rFonts w:asciiTheme="minorHAnsi" w:hAnsiTheme="minorHAnsi"/>
                <w:sz w:val="22"/>
                <w:szCs w:val="22"/>
                <w:lang w:eastAsia="en-US"/>
              </w:rPr>
              <w:t>Ensure strict adherence to the quality standards specified for the required item</w:t>
            </w:r>
          </w:p>
        </w:tc>
        <w:tc>
          <w:tcPr>
            <w:tcW w:w="5367" w:type="dxa"/>
            <w:shd w:val="clear" w:color="auto" w:fill="auto"/>
          </w:tcPr>
          <w:p w14:paraId="569E984A" w14:textId="2F63A563" w:rsidR="00A52455" w:rsidRPr="00A52455" w:rsidRDefault="00A52455" w:rsidP="00A52455">
            <w:pPr>
              <w:pStyle w:val="ListParagraph"/>
              <w:numPr>
                <w:ilvl w:val="0"/>
                <w:numId w:val="4"/>
              </w:numPr>
              <w:ind w:leftChars="0"/>
              <w:rPr>
                <w:rFonts w:asciiTheme="minorHAnsi" w:eastAsia="Malgun Gothic" w:hAnsiTheme="minorHAnsi"/>
                <w:sz w:val="22"/>
                <w:lang w:val="en-GB"/>
              </w:rPr>
            </w:pPr>
            <w:r w:rsidRPr="00A52455">
              <w:rPr>
                <w:rFonts w:asciiTheme="minorHAnsi" w:eastAsia="Malgun Gothic" w:hAnsiTheme="minorHAnsi"/>
                <w:sz w:val="22"/>
                <w:lang w:val="en-GB"/>
              </w:rPr>
              <w:t>The items provided fully comply with the technical specifications outlined.</w:t>
            </w:r>
          </w:p>
        </w:tc>
        <w:tc>
          <w:tcPr>
            <w:tcW w:w="1360" w:type="dxa"/>
            <w:shd w:val="clear" w:color="auto" w:fill="auto"/>
            <w:vAlign w:val="center"/>
          </w:tcPr>
          <w:p w14:paraId="1D453E4E" w14:textId="20E7FD88" w:rsidR="00A52455" w:rsidRPr="00A52455" w:rsidRDefault="00A5245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w:t>
      </w:r>
      <w:r w:rsidRPr="00A52455">
        <w:rPr>
          <w:rFonts w:ascii="Calibri" w:hAnsi="Calibri" w:cs="Calibri"/>
          <w:lang w:val="en-GB" w:eastAsia="ko-KR"/>
        </w:rPr>
        <w:t>each</w:t>
      </w:r>
      <w:r w:rsidRPr="00DF2302">
        <w:rPr>
          <w:rFonts w:ascii="Calibri" w:hAnsi="Calibri" w:cs="Calibri"/>
          <w:lang w:val="en-GB" w:eastAsia="ko-KR"/>
        </w:rPr>
        <w:t xml:space="preserve">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lastRenderedPageBreak/>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5"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6" w:author="Sven Erik" w:date="2020-08-26T15:40:00Z">
        <w:r w:rsidR="00B57649">
          <w:rPr>
            <w:rFonts w:ascii="Calibri" w:hAnsi="Calibri"/>
            <w:b/>
            <w:lang w:val="en-GB"/>
          </w:rPr>
          <w:t xml:space="preserve">) * </w:t>
        </w:r>
      </w:ins>
      <w:proofErr w:type="spellStart"/>
      <w:ins w:id="17"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proofErr w:type="spellStart"/>
      <w:ins w:id="20"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EC79EA" w14:textId="77777777" w:rsidR="00917F13" w:rsidRDefault="00917F13">
      <w:r>
        <w:separator/>
      </w:r>
    </w:p>
  </w:endnote>
  <w:endnote w:type="continuationSeparator" w:id="0">
    <w:p w14:paraId="34C93AAC" w14:textId="77777777" w:rsidR="00917F13" w:rsidRDefault="00917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3CEE8E91"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A52455" w:rsidRPr="00A52455">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A52455" w:rsidRPr="00A52455">
      <w:rPr>
        <w:noProof/>
        <w:color w:val="17365D" w:themeColor="text2" w:themeShade="BF"/>
        <w:lang w:val="sv-SE"/>
      </w:rPr>
      <w:t>4</w:t>
    </w:r>
    <w:r>
      <w:rPr>
        <w:color w:val="17365D" w:themeColor="text2" w:themeShade="BF"/>
      </w:rPr>
      <w:fldChar w:fldCharType="end"/>
    </w:r>
  </w:p>
  <w:p w14:paraId="213B5D63" w14:textId="2DFFE5CE" w:rsidR="00D15CF2" w:rsidRDefault="004878F3" w:rsidP="004878F3">
    <w:pPr>
      <w:pStyle w:val="Footer"/>
    </w:pPr>
    <w:r>
      <w:fldChar w:fldCharType="begin"/>
    </w:r>
    <w:r>
      <w:instrText xml:space="preserve"> DATE \@ "yyyy-MM-dd" </w:instrText>
    </w:r>
    <w:r>
      <w:fldChar w:fldCharType="separate"/>
    </w:r>
    <w:r w:rsidR="00B10F74">
      <w:rPr>
        <w:noProof/>
      </w:rPr>
      <w:t>2024-10-22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7E634" w14:textId="77777777" w:rsidR="00917F13" w:rsidRDefault="00917F13">
      <w:r>
        <w:separator/>
      </w:r>
    </w:p>
  </w:footnote>
  <w:footnote w:type="continuationSeparator" w:id="0">
    <w:p w14:paraId="7D57134E" w14:textId="77777777" w:rsidR="00917F13" w:rsidRDefault="00917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6CEF1525"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02845268">
    <w:abstractNumId w:val="2"/>
  </w:num>
  <w:num w:numId="2" w16cid:durableId="1749618570">
    <w:abstractNumId w:val="7"/>
  </w:num>
  <w:num w:numId="3" w16cid:durableId="1984312901">
    <w:abstractNumId w:val="6"/>
  </w:num>
  <w:num w:numId="4" w16cid:durableId="240608516">
    <w:abstractNumId w:val="5"/>
  </w:num>
  <w:num w:numId="5" w16cid:durableId="541796350">
    <w:abstractNumId w:val="0"/>
  </w:num>
  <w:num w:numId="6" w16cid:durableId="1203010909">
    <w:abstractNumId w:val="4"/>
  </w:num>
  <w:num w:numId="7" w16cid:durableId="846752914">
    <w:abstractNumId w:val="1"/>
  </w:num>
  <w:num w:numId="8" w16cid:durableId="531501434">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17F13"/>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455"/>
    <w:rsid w:val="00A52782"/>
    <w:rsid w:val="00A52E55"/>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0B8"/>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0F74"/>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1348"/>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395"/>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2DC4"/>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F6B415-57FE-4412-B691-7C7E3256BC9B}">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4</Pages>
  <Words>878</Words>
  <Characters>5009</Characters>
  <Application>Microsoft Office Word</Application>
  <DocSecurity>0</DocSecurity>
  <Lines>41</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5876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6</cp:revision>
  <cp:lastPrinted>2016-10-18T02:57:00Z</cp:lastPrinted>
  <dcterms:created xsi:type="dcterms:W3CDTF">2020-08-26T13:41:00Z</dcterms:created>
  <dcterms:modified xsi:type="dcterms:W3CDTF">2024-10-22T02:20:00Z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